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116D252B"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8708C3">
        <w:rPr>
          <w:rFonts w:ascii="Arial" w:hAnsi="Arial" w:cs="Arial"/>
          <w:b/>
          <w:bCs/>
          <w:szCs w:val="22"/>
        </w:rPr>
        <w:t>S25B00677</w:t>
      </w:r>
      <w:r w:rsidR="00C65B45" w:rsidRPr="005A2D84">
        <w:rPr>
          <w:rFonts w:ascii="Arial" w:hAnsi="Arial" w:cs="Arial"/>
          <w:b/>
          <w:bCs/>
          <w:szCs w:val="22"/>
        </w:rPr>
        <w:t xml:space="preserve"> </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19E92EDC" w:rsidR="00443372" w:rsidRPr="005A2D84" w:rsidRDefault="008708C3">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flexibles au profit des unités de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73D773F"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8708C3">
        <w:rPr>
          <w:rFonts w:ascii="Arial" w:hAnsi="Arial" w:cs="Arial"/>
          <w:b/>
          <w:szCs w:val="22"/>
        </w:rPr>
        <w:t>31/10/2025</w:t>
      </w:r>
    </w:p>
    <w:p w14:paraId="00903287" w14:textId="355EBBED"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w:t>
      </w:r>
      <w:r w:rsidR="008708C3">
        <w:rPr>
          <w:rFonts w:ascii="Arial" w:hAnsi="Arial" w:cs="Arial"/>
          <w:b/>
          <w:szCs w:val="22"/>
        </w:rPr>
        <w:t>5</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0136B463"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B4EF3">
          <w:rPr>
            <w:noProof/>
            <w:webHidden/>
          </w:rPr>
          <w:t>3</w:t>
        </w:r>
        <w:r w:rsidR="006E0A18">
          <w:rPr>
            <w:noProof/>
            <w:webHidden/>
          </w:rPr>
          <w:fldChar w:fldCharType="end"/>
        </w:r>
      </w:hyperlink>
    </w:p>
    <w:p w14:paraId="4E2B1B59" w14:textId="563D528E" w:rsidR="006E0A18" w:rsidRDefault="000B4EF3">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Pr>
            <w:noProof/>
            <w:webHidden/>
          </w:rPr>
          <w:t>3</w:t>
        </w:r>
        <w:r w:rsidR="006E0A18">
          <w:rPr>
            <w:noProof/>
            <w:webHidden/>
          </w:rPr>
          <w:fldChar w:fldCharType="end"/>
        </w:r>
      </w:hyperlink>
    </w:p>
    <w:p w14:paraId="66C51712" w14:textId="32911554" w:rsidR="006E0A18" w:rsidRDefault="000B4EF3">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Pr>
            <w:noProof/>
            <w:webHidden/>
          </w:rPr>
          <w:t>4</w:t>
        </w:r>
        <w:r w:rsidR="006E0A18">
          <w:rPr>
            <w:noProof/>
            <w:webHidden/>
          </w:rPr>
          <w:fldChar w:fldCharType="end"/>
        </w:r>
      </w:hyperlink>
    </w:p>
    <w:p w14:paraId="32130367" w14:textId="34E7074B" w:rsidR="006E0A18" w:rsidRDefault="000B4EF3">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Pr>
            <w:noProof/>
            <w:webHidden/>
          </w:rPr>
          <w:t>4</w:t>
        </w:r>
        <w:r w:rsidR="006E0A18">
          <w:rPr>
            <w:noProof/>
            <w:webHidden/>
          </w:rPr>
          <w:fldChar w:fldCharType="end"/>
        </w:r>
      </w:hyperlink>
    </w:p>
    <w:p w14:paraId="1E76558B" w14:textId="568848A9" w:rsidR="006E0A18" w:rsidRDefault="000B4EF3">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Pr>
            <w:noProof/>
            <w:webHidden/>
          </w:rPr>
          <w:t>5</w:t>
        </w:r>
        <w:r w:rsidR="006E0A18">
          <w:rPr>
            <w:noProof/>
            <w:webHidden/>
          </w:rPr>
          <w:fldChar w:fldCharType="end"/>
        </w:r>
      </w:hyperlink>
    </w:p>
    <w:p w14:paraId="3CBC8824" w14:textId="6AC499B4" w:rsidR="006E0A18" w:rsidRDefault="000B4EF3">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27BFB455" w14:textId="0868E98A" w:rsidR="006E0A18" w:rsidRDefault="000B4EF3">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0075DFE6" w14:textId="4E1756FA" w:rsidR="006E0A18" w:rsidRDefault="000B4EF3">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451B24D0" w14:textId="27E4692A" w:rsidR="006E0A18" w:rsidRDefault="000B4EF3">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3D602A7D" w14:textId="11A3C6AC" w:rsidR="006E0A18" w:rsidRDefault="000B4EF3">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5FB81B03"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8708C3">
        <w:rPr>
          <w:rFonts w:ascii="Arial" w:hAnsi="Arial" w:cs="Arial"/>
          <w:szCs w:val="22"/>
          <w:lang w:val="fr-FR"/>
        </w:rPr>
        <w:t>l’approvisionnement de flexibles au profit des unités de la Marine nationale</w:t>
      </w:r>
      <w:r w:rsidRPr="005A2D84">
        <w:rPr>
          <w:rFonts w:ascii="Arial" w:hAnsi="Arial" w:cs="Arial"/>
          <w:szCs w:val="22"/>
        </w:rPr>
        <w:t>.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w:t>
      </w:r>
      <w:r w:rsidR="008708C3">
        <w:rPr>
          <w:rFonts w:ascii="Arial" w:hAnsi="Arial" w:cs="Arial"/>
          <w:szCs w:val="22"/>
          <w:lang w:val="fr-FR"/>
        </w:rPr>
        <w:t>n° DSSFT/SDT/ING/STB/386/A</w:t>
      </w:r>
      <w:r w:rsidRPr="005A2D84">
        <w:rPr>
          <w:rFonts w:ascii="Arial" w:hAnsi="Arial" w:cs="Arial"/>
          <w:szCs w:val="22"/>
        </w:rPr>
        <w:t>.</w:t>
      </w:r>
    </w:p>
    <w:p w14:paraId="2A8AC352" w14:textId="3F5CBC08"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bases de données </w:t>
      </w:r>
      <w:r w:rsidR="009D5AC9">
        <w:rPr>
          <w:rFonts w:ascii="Arial" w:hAnsi="Arial" w:cs="Arial"/>
          <w:szCs w:val="22"/>
        </w:rPr>
        <w:t>SACRAL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65D60BAD"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9D5AC9">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7" w:name="_Toc42327873"/>
    </w:p>
    <w:bookmarkEnd w:id="7"/>
    <w:p w14:paraId="0B8D5A32" w14:textId="77777777" w:rsidR="00E32F89" w:rsidRPr="005A2D84" w:rsidRDefault="00E32F89" w:rsidP="0092138C">
      <w:pPr>
        <w:ind w:left="-426"/>
        <w:rPr>
          <w:rFonts w:ascii="Arial" w:hAnsi="Arial" w:cs="Arial"/>
          <w:b/>
          <w:bCs/>
          <w:color w:val="00B0F0"/>
          <w:szCs w:val="22"/>
        </w:rPr>
      </w:pPr>
      <w:r w:rsidRPr="005A2D84">
        <w:rPr>
          <w:rFonts w:ascii="Arial" w:hAnsi="Arial" w:cs="Arial"/>
          <w:b/>
          <w:bCs/>
          <w:color w:val="00B0F0"/>
          <w:szCs w:val="22"/>
        </w:rPr>
        <w:t>Faire un choix</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05DE08DB" w14:textId="77777777" w:rsidR="00443372" w:rsidRPr="005A2D84" w:rsidRDefault="00443372" w:rsidP="004A512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sont autorisées. Les exigences minimales sont définies ci-après :</w:t>
      </w:r>
      <w:r w:rsidR="004A512C" w:rsidRPr="005A2D84">
        <w:rPr>
          <w:rFonts w:ascii="Arial" w:hAnsi="Arial" w:cs="Arial"/>
          <w:szCs w:val="22"/>
        </w:rPr>
        <w:t xml:space="preserve"> </w:t>
      </w:r>
      <w:r w:rsidRPr="005A2D84">
        <w:rPr>
          <w:rFonts w:ascii="Arial" w:hAnsi="Arial" w:cs="Arial"/>
          <w:szCs w:val="22"/>
        </w:rPr>
        <w:fldChar w:fldCharType="begin">
          <w:ffData>
            <w:name w:val="Texte5"/>
            <w:enabled/>
            <w:calcOnExit w:val="0"/>
            <w:textInput/>
          </w:ffData>
        </w:fldChar>
      </w:r>
      <w:r w:rsidRPr="005A2D84">
        <w:rPr>
          <w:rFonts w:ascii="Arial" w:hAnsi="Arial" w:cs="Arial"/>
          <w:szCs w:val="22"/>
        </w:rPr>
        <w:instrText xml:space="preserve"> FORMTEXT </w:instrText>
      </w:r>
      <w:r w:rsidRPr="005A2D84">
        <w:rPr>
          <w:rFonts w:ascii="Arial" w:hAnsi="Arial" w:cs="Arial"/>
          <w:szCs w:val="22"/>
        </w:rPr>
      </w:r>
      <w:r w:rsidRPr="005A2D84">
        <w:rPr>
          <w:rFonts w:ascii="Arial" w:hAnsi="Arial" w:cs="Arial"/>
          <w:szCs w:val="22"/>
        </w:rPr>
        <w:fldChar w:fldCharType="separate"/>
      </w:r>
      <w:r w:rsidRPr="005A2D84">
        <w:rPr>
          <w:rFonts w:ascii="Arial" w:hAnsi="Arial" w:cs="Arial"/>
          <w:noProof/>
          <w:szCs w:val="22"/>
        </w:rPr>
        <w:t> </w:t>
      </w:r>
      <w:r w:rsidRPr="005A2D84">
        <w:rPr>
          <w:rFonts w:ascii="Arial" w:hAnsi="Arial" w:cs="Arial"/>
          <w:noProof/>
          <w:szCs w:val="22"/>
        </w:rPr>
        <w:t> </w:t>
      </w:r>
      <w:r w:rsidRPr="005A2D84">
        <w:rPr>
          <w:rFonts w:ascii="Arial" w:hAnsi="Arial" w:cs="Arial"/>
          <w:noProof/>
          <w:szCs w:val="22"/>
        </w:rPr>
        <w:t> </w:t>
      </w:r>
      <w:r w:rsidRPr="005A2D84">
        <w:rPr>
          <w:rFonts w:ascii="Arial" w:hAnsi="Arial" w:cs="Arial"/>
          <w:noProof/>
          <w:szCs w:val="22"/>
        </w:rPr>
        <w:t> </w:t>
      </w:r>
      <w:r w:rsidRPr="005A2D84">
        <w:rPr>
          <w:rFonts w:ascii="Arial" w:hAnsi="Arial" w:cs="Arial"/>
          <w:noProof/>
          <w:szCs w:val="22"/>
        </w:rPr>
        <w:t> </w:t>
      </w:r>
      <w:r w:rsidRPr="005A2D84">
        <w:rPr>
          <w:rFonts w:ascii="Arial" w:hAnsi="Arial" w:cs="Arial"/>
          <w:szCs w:val="22"/>
        </w:rPr>
        <w:fldChar w:fldCharType="end"/>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0C69F859"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8708C3">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ins w:id="21" w:author="MAZEAS Maryvonne SA CL SUPERIE DEF" w:date="2020-08-19T14:20:00Z"/>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AA964AC" w:rsidR="002D57EC" w:rsidRPr="00D62785" w:rsidRDefault="002D57EC" w:rsidP="00750E52">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w:t>
            </w:r>
            <w:r w:rsidR="008708C3">
              <w:rPr>
                <w:rFonts w:ascii="Arial" w:hAnsi="Arial" w:cs="Arial"/>
                <w:szCs w:val="22"/>
              </w:rPr>
              <w:t>n° DSSFT/SDT/ING/STB/386/A</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0B4EF3"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1" w:name="_Toc234058941"/>
      <w:bookmarkStart w:id="42" w:name="_Toc92880858"/>
      <w:r w:rsidRPr="005A2D84">
        <w:t>Critères de classement des offres et attribution du marché</w:t>
      </w:r>
      <w:bookmarkEnd w:id="41"/>
      <w:bookmarkEnd w:id="42"/>
    </w:p>
    <w:p w14:paraId="03F684BF" w14:textId="77777777" w:rsidR="001B25B5" w:rsidRPr="005A2D84" w:rsidRDefault="001B25B5" w:rsidP="006E533B">
      <w:pPr>
        <w:pStyle w:val="Paragraphe"/>
        <w:ind w:firstLine="0"/>
        <w:rPr>
          <w:rFonts w:ascii="Arial" w:hAnsi="Arial" w:cs="Arial"/>
          <w:szCs w:val="22"/>
        </w:rPr>
      </w:pPr>
      <w:bookmarkStart w:id="43" w:name="_Toc131825450"/>
      <w:bookmarkStart w:id="44" w:name="_Toc135126495"/>
      <w:bookmarkStart w:id="45" w:name="_GoBack"/>
      <w:bookmarkEnd w:id="4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33B0915D"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9D5AC9">
        <w:rPr>
          <w:sz w:val="22"/>
          <w:szCs w:val="22"/>
        </w:rPr>
        <w:t>SACRAL N-CORENG</w:t>
      </w:r>
      <w:r w:rsidR="005F570B" w:rsidRPr="005A2D84">
        <w:rPr>
          <w:sz w:val="22"/>
          <w:szCs w:val="22"/>
        </w:rPr>
        <w:t xml:space="preserve">/NMCRL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77777777" w:rsidR="00624D23" w:rsidRPr="005A2D84"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686655EE"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9D5AC9">
        <w:rPr>
          <w:rFonts w:ascii="Arial" w:hAnsi="Arial" w:cs="Arial"/>
          <w:b/>
          <w:color w:val="000000"/>
          <w:szCs w:val="22"/>
        </w:rPr>
        <w:t>SACRAL N-CORENG</w:t>
      </w:r>
      <w:r w:rsidR="005F570B" w:rsidRPr="005A2D84">
        <w:rPr>
          <w:rFonts w:ascii="Arial" w:hAnsi="Arial" w:cs="Arial"/>
          <w:b/>
          <w:color w:val="000000"/>
          <w:szCs w:val="22"/>
        </w:rPr>
        <w:t>/NMCRL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0873A02"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9D5AC9">
        <w:rPr>
          <w:rFonts w:ascii="Arial" w:hAnsi="Arial" w:cs="Arial"/>
          <w:color w:val="000000"/>
          <w:szCs w:val="22"/>
        </w:rPr>
        <w:t>SACRAL N-CORENG</w:t>
      </w:r>
      <w:r w:rsidR="005F570B" w:rsidRPr="005A2D84">
        <w:rPr>
          <w:rFonts w:ascii="Arial" w:hAnsi="Arial" w:cs="Arial"/>
          <w:color w:val="000000"/>
          <w:szCs w:val="22"/>
        </w:rPr>
        <w:t>/NMCRL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4EC2A1FB"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w:t>
      </w:r>
      <w:r w:rsidR="008708C3">
        <w:rPr>
          <w:rFonts w:ascii="Arial" w:hAnsi="Arial" w:cs="Arial"/>
          <w:szCs w:val="22"/>
        </w:rPr>
        <w:t>n° DSSFT/SDT/ING/STB/386/A</w:t>
      </w:r>
      <w:r w:rsidR="008708C3" w:rsidRPr="005A2D84">
        <w:rPr>
          <w:rFonts w:ascii="Arial" w:hAnsi="Arial" w:cs="Arial"/>
          <w:color w:val="000000"/>
          <w:szCs w:val="22"/>
        </w:rPr>
        <w:t xml:space="preserve">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268B8E5"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9D5AC9">
        <w:rPr>
          <w:rFonts w:ascii="Arial" w:hAnsi="Arial" w:cs="Arial"/>
          <w:color w:val="000000"/>
          <w:szCs w:val="22"/>
        </w:rPr>
        <w:t>SACRAL N-CORENG</w:t>
      </w:r>
      <w:r w:rsidRPr="005A2D84">
        <w:rPr>
          <w:rFonts w:ascii="Arial" w:hAnsi="Arial" w:cs="Arial"/>
          <w:color w:val="000000"/>
          <w:szCs w:val="22"/>
        </w:rPr>
        <w:t>/NMCRL,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6" w:name="_Toc131825451"/>
            <w:bookmarkStart w:id="47"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6"/>
      <w:bookmarkEnd w:id="47"/>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8" w:name="_Toc131825452"/>
      <w:bookmarkStart w:id="49"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8"/>
      <w:bookmarkEnd w:id="49"/>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0" w:name="_Toc254166747"/>
      <w:bookmarkStart w:id="51" w:name="_Toc92880859"/>
      <w:r w:rsidRPr="005A2D84">
        <w:rPr>
          <w:rFonts w:ascii="Arial" w:hAnsi="Arial" w:cs="Arial"/>
          <w:szCs w:val="22"/>
        </w:rPr>
        <w:t>contenu du dossier de la consultation</w:t>
      </w:r>
      <w:bookmarkEnd w:id="50"/>
      <w:bookmarkEnd w:id="51"/>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7B1AA385" w:rsidR="00FF13F7" w:rsidRPr="005A2D84" w:rsidRDefault="00FF13F7" w:rsidP="000C58D1">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8708C3">
        <w:rPr>
          <w:rFonts w:ascii="Arial" w:hAnsi="Arial" w:cs="Arial"/>
          <w:szCs w:val="22"/>
        </w:rPr>
        <w:t xml:space="preserve"> le cahier des clauses techniques particulières</w:t>
      </w:r>
      <w:r w:rsidR="008C45C2" w:rsidRPr="008708C3">
        <w:rPr>
          <w:rFonts w:ascii="Arial" w:hAnsi="Arial" w:cs="Arial"/>
          <w:szCs w:val="22"/>
        </w:rPr>
        <w:t xml:space="preserve"> </w:t>
      </w:r>
      <w:r w:rsidR="008708C3">
        <w:rPr>
          <w:rFonts w:ascii="Arial" w:hAnsi="Arial" w:cs="Arial"/>
          <w:szCs w:val="22"/>
        </w:rPr>
        <w:t>n° DSSFT/SDT/ING/STB/386/A</w:t>
      </w:r>
      <w:r w:rsidR="008708C3">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55FDE418"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8708C3">
      <w:rPr>
        <w:rStyle w:val="Numrodepage"/>
        <w:rFonts w:ascii="Marianne" w:hAnsi="Marianne"/>
        <w:sz w:val="12"/>
        <w:szCs w:val="12"/>
      </w:rPr>
      <w:t xml:space="preserve"> S25B00677</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0B4EF3">
      <w:rPr>
        <w:rStyle w:val="Numrodepage"/>
        <w:rFonts w:ascii="Marianne" w:hAnsi="Marianne"/>
        <w:noProof/>
        <w:sz w:val="12"/>
        <w:szCs w:val="12"/>
      </w:rPr>
      <w:t>7</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0B4EF3">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0AD108F3"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7600E3">
        <w:rPr>
          <w:rFonts w:ascii="Arial" w:hAnsi="Arial" w:cs="Arial"/>
          <w:sz w:val="14"/>
          <w:szCs w:val="14"/>
        </w:rPr>
        <w:t>SACRAL N-CORENG</w:t>
      </w:r>
      <w:r w:rsidRPr="00B70DE8">
        <w:rPr>
          <w:rFonts w:ascii="Arial" w:hAnsi="Arial" w:cs="Arial"/>
          <w:sz w:val="14"/>
          <w:szCs w:val="14"/>
        </w:rPr>
        <w:t xml:space="preserve">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w:t>
      </w:r>
      <w:r w:rsidR="007600E3">
        <w:rPr>
          <w:rFonts w:ascii="Arial" w:hAnsi="Arial" w:cs="Arial"/>
          <w:sz w:val="14"/>
          <w:szCs w:val="14"/>
        </w:rPr>
        <w:t>SACRAL N-CORENG</w:t>
      </w:r>
      <w:r w:rsidRPr="00B70DE8">
        <w:rPr>
          <w:rFonts w:ascii="Arial" w:hAnsi="Arial" w:cs="Arial"/>
          <w:sz w:val="14"/>
          <w:szCs w:val="14"/>
        </w:rPr>
        <w:t xml:space="preserve">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B4EF3"/>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07476"/>
    <w:rsid w:val="00716703"/>
    <w:rsid w:val="00730196"/>
    <w:rsid w:val="00730E74"/>
    <w:rsid w:val="00736414"/>
    <w:rsid w:val="00743C4E"/>
    <w:rsid w:val="0074749B"/>
    <w:rsid w:val="00750E52"/>
    <w:rsid w:val="007600E3"/>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08C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5AC9"/>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D599E"/>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9873"/>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CA56E-B472-49F8-B50B-70D2CB80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14</TotalTime>
  <Pages>9</Pages>
  <Words>2795</Words>
  <Characters>16669</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19426</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QUEMENEUR Daniel INGE CIVI DIVI DEF</cp:lastModifiedBy>
  <cp:revision>6</cp:revision>
  <cp:lastPrinted>2025-10-07T13:15:00Z</cp:lastPrinted>
  <dcterms:created xsi:type="dcterms:W3CDTF">2025-10-07T12:59:00Z</dcterms:created>
  <dcterms:modified xsi:type="dcterms:W3CDTF">2025-10-07T13:17:00Z</dcterms:modified>
</cp:coreProperties>
</file>